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2B" w:rsidRPr="0029212B" w:rsidRDefault="0044302B" w:rsidP="00416BD9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</w:p>
    <w:p w:rsidR="003E2078" w:rsidRPr="0029212B" w:rsidRDefault="00F6685E" w:rsidP="00416BD9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416BD9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9713C6" w:rsidRPr="00944D7D" w:rsidRDefault="009713C6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16BD9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201</w:t>
      </w:r>
      <w:r w:rsidR="00F6685E">
        <w:rPr>
          <w:color w:val="000000"/>
          <w:spacing w:val="11"/>
          <w:sz w:val="24"/>
          <w:szCs w:val="24"/>
        </w:rPr>
        <w:t>9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 xml:space="preserve">БНБ-36859/01.04.2019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„</w:t>
      </w:r>
      <w:r w:rsidR="003F4C83" w:rsidRPr="00243B05">
        <w:rPr>
          <w:sz w:val="24"/>
          <w:szCs w:val="24"/>
        </w:rPr>
        <w:t>Развит</w:t>
      </w:r>
      <w:r w:rsidR="00DF49B3">
        <w:rPr>
          <w:sz w:val="24"/>
          <w:szCs w:val="24"/>
        </w:rPr>
        <w:t>ие и абонаментно обслужване на „</w:t>
      </w:r>
      <w:r w:rsidR="003F4C83" w:rsidRPr="00243B05">
        <w:rPr>
          <w:sz w:val="24"/>
          <w:szCs w:val="24"/>
        </w:rPr>
        <w:t xml:space="preserve">Интегрираната статистическа информационна система (ИСИС)” </w:t>
      </w:r>
      <w:r w:rsidR="004B6A64">
        <w:rPr>
          <w:sz w:val="24"/>
          <w:szCs w:val="24"/>
        </w:rPr>
        <w:t>и Решение № </w:t>
      </w:r>
      <w:r w:rsidR="007E4C1B">
        <w:rPr>
          <w:sz w:val="24"/>
          <w:szCs w:val="24"/>
        </w:rPr>
        <w:t>…………/……….. </w:t>
      </w:r>
      <w:r w:rsidRPr="00521533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97030A" w:rsidRPr="008F40DB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416BD9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</w:t>
      </w:r>
      <w:r w:rsidR="003F4C83">
        <w:rPr>
          <w:sz w:val="24"/>
          <w:szCs w:val="24"/>
        </w:rPr>
        <w:t xml:space="preserve">Интегрираната статистическа информационна </w:t>
      </w:r>
      <w:r w:rsidR="003F4C83">
        <w:rPr>
          <w:sz w:val="24"/>
          <w:szCs w:val="24"/>
        </w:rPr>
        <w:lastRenderedPageBreak/>
        <w:t>система</w:t>
      </w:r>
      <w:r w:rsidR="00CA69F8">
        <w:rPr>
          <w:sz w:val="24"/>
          <w:szCs w:val="24"/>
        </w:rPr>
        <w:t xml:space="preserve"> (</w:t>
      </w:r>
      <w:r w:rsidR="003F4C83">
        <w:rPr>
          <w:sz w:val="24"/>
          <w:szCs w:val="24"/>
        </w:rPr>
        <w:t>ИСИС</w:t>
      </w:r>
      <w:r w:rsidR="00CA69F8">
        <w:rPr>
          <w:sz w:val="24"/>
          <w:szCs w:val="24"/>
        </w:rPr>
        <w:t>/Системата)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3F4C83" w:rsidRPr="003F4C83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3F4C83">
        <w:rPr>
          <w:sz w:val="24"/>
          <w:szCs w:val="24"/>
        </w:rPr>
        <w:t>, неразделна част от този договор</w:t>
      </w:r>
      <w:r w:rsidR="00F83DDE" w:rsidRPr="003F4C83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1.1. „Описание на Интегрираната статистическа информационна система в БНБ“</w:t>
      </w:r>
      <w:r>
        <w:rPr>
          <w:rFonts w:eastAsia="Calibri"/>
          <w:sz w:val="24"/>
          <w:szCs w:val="24"/>
          <w:lang w:eastAsia="en-US"/>
        </w:rPr>
        <w:t xml:space="preserve"> – Приложение № 1.1.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1.2</w:t>
      </w:r>
      <w:r w:rsidRPr="003F4C83">
        <w:rPr>
          <w:rFonts w:eastAsia="Calibri"/>
          <w:i/>
          <w:sz w:val="24"/>
          <w:szCs w:val="24"/>
          <w:lang w:eastAsia="en-US"/>
        </w:rPr>
        <w:t xml:space="preserve">. </w:t>
      </w:r>
      <w:r w:rsidRPr="003F4C83">
        <w:rPr>
          <w:rFonts w:eastAsia="Calibri"/>
          <w:sz w:val="24"/>
          <w:szCs w:val="24"/>
          <w:lang w:eastAsia="en-US"/>
        </w:rPr>
        <w:t>„Обхват, изисквания и условия за абонаментно обслужване на ИСИС“</w:t>
      </w:r>
      <w:r>
        <w:rPr>
          <w:rFonts w:eastAsia="Calibri"/>
          <w:sz w:val="24"/>
          <w:szCs w:val="24"/>
          <w:lang w:eastAsia="en-US"/>
        </w:rPr>
        <w:t xml:space="preserve"> – Приложение № 1.2.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</w:t>
      </w:r>
      <w:r>
        <w:rPr>
          <w:rFonts w:eastAsia="Calibri"/>
          <w:sz w:val="24"/>
          <w:szCs w:val="24"/>
          <w:lang w:eastAsia="en-US"/>
        </w:rPr>
        <w:t xml:space="preserve"> – Приложение № 1.3. </w:t>
      </w:r>
    </w:p>
    <w:p w:rsidR="003F4C83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Pr="003F4C83">
        <w:rPr>
          <w:rFonts w:eastAsia="Calibri"/>
          <w:b/>
          <w:sz w:val="24"/>
          <w:szCs w:val="24"/>
          <w:lang w:eastAsia="en-US"/>
        </w:rPr>
        <w:t>2.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DB217C" w:rsidRPr="003F4C83">
        <w:rPr>
          <w:sz w:val="24"/>
          <w:szCs w:val="24"/>
        </w:rPr>
        <w:t>З</w:t>
      </w:r>
      <w:r w:rsidR="00F83DDE" w:rsidRPr="003F4C83">
        <w:rPr>
          <w:sz w:val="24"/>
          <w:szCs w:val="24"/>
        </w:rPr>
        <w:t>адания и спецификации, предоставени чрез писмено</w:t>
      </w:r>
      <w:r w:rsidR="00D17E32" w:rsidRPr="003F4C83">
        <w:rPr>
          <w:sz w:val="24"/>
          <w:szCs w:val="24"/>
        </w:rPr>
        <w:t>то</w:t>
      </w:r>
      <w:r w:rsidR="00F83DDE" w:rsidRPr="003F4C83">
        <w:rPr>
          <w:sz w:val="24"/>
          <w:szCs w:val="24"/>
        </w:rPr>
        <w:t xml:space="preserve"> искане</w:t>
      </w:r>
      <w:r w:rsidR="00D17E32" w:rsidRPr="003F4C83">
        <w:rPr>
          <w:sz w:val="24"/>
          <w:szCs w:val="24"/>
        </w:rPr>
        <w:t xml:space="preserve"> по чл. 4 от споразумението,</w:t>
      </w:r>
      <w:r w:rsidR="00F83DDE" w:rsidRPr="003F4C83">
        <w:rPr>
          <w:sz w:val="24"/>
          <w:szCs w:val="24"/>
        </w:rPr>
        <w:t xml:space="preserve"> от </w:t>
      </w:r>
      <w:r w:rsidR="00F83DDE" w:rsidRPr="003F4C83">
        <w:rPr>
          <w:b/>
          <w:sz w:val="24"/>
          <w:szCs w:val="24"/>
        </w:rPr>
        <w:t>ВЪЗЛОЖИТЕЛЯ</w:t>
      </w:r>
      <w:r w:rsidR="00D17E32" w:rsidRPr="003F4C83">
        <w:rPr>
          <w:sz w:val="24"/>
          <w:szCs w:val="24"/>
        </w:rPr>
        <w:t xml:space="preserve"> до </w:t>
      </w:r>
      <w:r w:rsidR="00D17E32" w:rsidRPr="003F4C83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4C83">
        <w:rPr>
          <w:b/>
          <w:sz w:val="24"/>
          <w:szCs w:val="24"/>
        </w:rPr>
        <w:t xml:space="preserve">3. </w:t>
      </w:r>
      <w:r w:rsidR="000F55DD"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3F4C83" w:rsidP="00416BD9">
      <w:pPr>
        <w:tabs>
          <w:tab w:val="left" w:pos="993"/>
        </w:tabs>
        <w:spacing w:line="360" w:lineRule="auto"/>
        <w:ind w:left="709" w:right="16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0054FC"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="000054FC" w:rsidRPr="00CC3FE4">
        <w:rPr>
          <w:sz w:val="24"/>
          <w:szCs w:val="24"/>
        </w:rPr>
        <w:t xml:space="preserve">. </w:t>
      </w:r>
    </w:p>
    <w:p w:rsidR="000054FC" w:rsidRPr="008F40DB" w:rsidRDefault="000054FC" w:rsidP="00416BD9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3F4C83">
        <w:rPr>
          <w:sz w:val="24"/>
          <w:szCs w:val="24"/>
        </w:rPr>
        <w:t>ИСИС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3F4C83">
        <w:rPr>
          <w:sz w:val="24"/>
          <w:szCs w:val="24"/>
        </w:rPr>
        <w:t>ИСИС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lastRenderedPageBreak/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416BD9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7571BE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416BD9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3F4C83">
        <w:rPr>
          <w:sz w:val="24"/>
          <w:szCs w:val="24"/>
        </w:rPr>
        <w:t>ИСИС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3F4C83">
        <w:rPr>
          <w:b/>
          <w:bCs/>
          <w:sz w:val="24"/>
          <w:szCs w:val="24"/>
        </w:rPr>
        <w:t>а.</w:t>
      </w:r>
      <w:r w:rsidRPr="003F4C83">
        <w:rPr>
          <w:sz w:val="24"/>
          <w:szCs w:val="24"/>
        </w:rPr>
        <w:t xml:space="preserve"> (1) В случай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чуждестранно лице</w:t>
      </w:r>
      <w:r w:rsidR="00AD54FC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Българската народна банка ще удържа данък при източника в размер на 10 % от въ</w:t>
      </w:r>
      <w:r w:rsidR="00B12D9E">
        <w:rPr>
          <w:sz w:val="24"/>
          <w:szCs w:val="24"/>
        </w:rPr>
        <w:t>знаграждението на основание чл. </w:t>
      </w:r>
      <w:r w:rsidRPr="003F4C83">
        <w:rPr>
          <w:sz w:val="24"/>
          <w:szCs w:val="24"/>
        </w:rPr>
        <w:t xml:space="preserve">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по договора е местно лице.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lastRenderedPageBreak/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3F4C83">
        <w:rPr>
          <w:sz w:val="24"/>
          <w:szCs w:val="24"/>
        </w:rPr>
        <w:t xml:space="preserve"> от този договор,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 xml:space="preserve">ИЗПЪЛНИТЕЛЯТ </w:t>
      </w:r>
      <w:r w:rsidRPr="003F4C83">
        <w:rPr>
          <w:sz w:val="24"/>
          <w:szCs w:val="24"/>
        </w:rPr>
        <w:t>по договора е местно лице: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3. удостоверение</w:t>
      </w:r>
      <w:r w:rsidR="00B67BAA">
        <w:rPr>
          <w:sz w:val="24"/>
          <w:szCs w:val="24"/>
          <w:lang w:val="en-US"/>
        </w:rPr>
        <w:t xml:space="preserve"> </w:t>
      </w:r>
      <w:r w:rsidR="00B67BAA">
        <w:rPr>
          <w:sz w:val="24"/>
          <w:szCs w:val="24"/>
        </w:rPr>
        <w:t>за</w:t>
      </w:r>
      <w:r w:rsidRPr="003F4C83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3F4C83">
        <w:rPr>
          <w:sz w:val="24"/>
          <w:szCs w:val="24"/>
        </w:rPr>
        <w:t xml:space="preserve"> от данъчната администрация на държавата на която притежателят на доходите е местно лице, което удостоверява</w:t>
      </w:r>
      <w:r w:rsidR="00B67BAA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416BD9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Default="00FA6383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lastRenderedPageBreak/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9E1B00" w:rsidRPr="00196135" w:rsidRDefault="009E1B00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A43EDD" w:rsidRPr="00FB3796" w:rsidRDefault="00A43EDD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416BD9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lastRenderedPageBreak/>
        <w:t>BIC: BNBGBGSD</w:t>
      </w:r>
    </w:p>
    <w:p w:rsidR="0015021F" w:rsidRPr="0015021F" w:rsidRDefault="0015021F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3659CB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196135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196135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8F40DB" w:rsidRDefault="001C6589" w:rsidP="003659CB">
      <w:pPr>
        <w:pStyle w:val="ListParagraph"/>
      </w:pPr>
      <w:r>
        <w:rPr>
          <w:lang w:val="bg-BG"/>
        </w:rPr>
        <w:lastRenderedPageBreak/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r w:rsidR="00A43EDD" w:rsidRPr="008F40DB">
        <w:t xml:space="preserve">ри прекратяване на дейността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>или при обявяването му в несъстоятелност;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416BD9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416BD9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7571BE">
      <w:pPr>
        <w:pStyle w:val="Heading6"/>
        <w:spacing w:before="0" w:after="0" w:line="360" w:lineRule="auto"/>
        <w:ind w:right="16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</w:t>
      </w:r>
      <w:r w:rsidRPr="008F40DB">
        <w:rPr>
          <w:spacing w:val="1"/>
          <w:sz w:val="24"/>
          <w:szCs w:val="24"/>
        </w:rPr>
        <w:lastRenderedPageBreak/>
        <w:t xml:space="preserve">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3F4C83">
        <w:rPr>
          <w:sz w:val="24"/>
          <w:szCs w:val="24"/>
        </w:rPr>
        <w:t>ИСИС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lastRenderedPageBreak/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3F4C83">
        <w:rPr>
          <w:sz w:val="24"/>
          <w:szCs w:val="24"/>
        </w:rPr>
        <w:t>ИСИС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416BD9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7571BE">
      <w:pPr>
        <w:spacing w:line="360" w:lineRule="auto"/>
        <w:ind w:right="16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0" w:name="_DV_M95"/>
      <w:bookmarkEnd w:id="0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;</w:t>
      </w:r>
    </w:p>
    <w:p w:rsidR="005B62F3" w:rsidRPr="00FC6DDA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6C4C1E" w:rsidRDefault="00B24DD2" w:rsidP="00416BD9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E643DB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3F4C83">
        <w:rPr>
          <w:sz w:val="24"/>
          <w:szCs w:val="24"/>
        </w:rPr>
        <w:t>ИСИС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14009F">
        <w:rPr>
          <w:sz w:val="24"/>
          <w:szCs w:val="24"/>
        </w:rPr>
        <w:t xml:space="preserve">с </w:t>
      </w:r>
      <w:r w:rsidR="00E95745" w:rsidRPr="00AF16AC">
        <w:rPr>
          <w:sz w:val="24"/>
          <w:szCs w:val="24"/>
        </w:rPr>
        <w:t xml:space="preserve">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3F4C83">
        <w:rPr>
          <w:sz w:val="24"/>
          <w:szCs w:val="24"/>
        </w:rPr>
        <w:t>ИСИС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</w:t>
      </w:r>
      <w:r w:rsidR="00E1378B">
        <w:rPr>
          <w:sz w:val="24"/>
          <w:szCs w:val="24"/>
        </w:rPr>
        <w:t>Р</w:t>
      </w:r>
      <w:r w:rsidR="00FB202D" w:rsidRPr="0029212B">
        <w:rPr>
          <w:sz w:val="24"/>
          <w:szCs w:val="24"/>
        </w:rPr>
        <w:t>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>(2) В случай</w:t>
      </w:r>
      <w:r w:rsidR="00930401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3F4C83">
        <w:rPr>
          <w:sz w:val="24"/>
          <w:szCs w:val="24"/>
        </w:rPr>
        <w:t>ИСИС</w:t>
      </w:r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>В случай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416BD9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предавателн</w:t>
      </w:r>
      <w:r w:rsidR="00930401">
        <w:rPr>
          <w:sz w:val="24"/>
          <w:szCs w:val="24"/>
        </w:rPr>
        <w:t>ия</w:t>
      </w:r>
      <w:r w:rsidR="00E95745" w:rsidRPr="008F40DB">
        <w:rPr>
          <w:sz w:val="24"/>
          <w:szCs w:val="24"/>
        </w:rPr>
        <w:t xml:space="preserve">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 xml:space="preserve">остават </w:t>
      </w:r>
      <w:r w:rsidR="00760B21" w:rsidRPr="006C4C1E">
        <w:rPr>
          <w:sz w:val="24"/>
          <w:szCs w:val="24"/>
        </w:rPr>
        <w:lastRenderedPageBreak/>
        <w:t>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3F4C83">
        <w:rPr>
          <w:sz w:val="24"/>
          <w:szCs w:val="24"/>
        </w:rPr>
        <w:t>ИСИС</w:t>
      </w:r>
      <w:r w:rsidR="00157EC6" w:rsidRPr="00C2373A">
        <w:rPr>
          <w:sz w:val="24"/>
          <w:szCs w:val="24"/>
        </w:rPr>
        <w:t xml:space="preserve">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416BD9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Default="00E95745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FC692B">
        <w:rPr>
          <w:sz w:val="24"/>
          <w:szCs w:val="24"/>
        </w:rPr>
        <w:t xml:space="preserve">при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DF49B3">
        <w:rPr>
          <w:sz w:val="24"/>
          <w:szCs w:val="24"/>
        </w:rPr>
        <w:t>Приложение № 1.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 xml:space="preserve">от </w:t>
      </w:r>
      <w:r w:rsidR="00E1378B">
        <w:rPr>
          <w:sz w:val="24"/>
          <w:szCs w:val="24"/>
          <w:lang w:val="ru-RU"/>
        </w:rPr>
        <w:t>Р</w:t>
      </w:r>
      <w:r w:rsidRPr="00DA1495">
        <w:rPr>
          <w:sz w:val="24"/>
          <w:szCs w:val="24"/>
          <w:lang w:val="ru-RU"/>
        </w:rPr>
        <w:t>амковото споразумение</w:t>
      </w:r>
      <w:r w:rsidR="001B778D">
        <w:rPr>
          <w:sz w:val="24"/>
          <w:szCs w:val="24"/>
          <w:lang w:val="en-US"/>
        </w:rPr>
        <w:t xml:space="preserve">, </w:t>
      </w:r>
      <w:r w:rsidR="001B778D">
        <w:rPr>
          <w:sz w:val="24"/>
          <w:szCs w:val="24"/>
        </w:rPr>
        <w:t xml:space="preserve">когато </w:t>
      </w:r>
      <w:r w:rsidRPr="00DA1495">
        <w:rPr>
          <w:sz w:val="24"/>
          <w:szCs w:val="24"/>
          <w:lang w:val="ru-RU"/>
        </w:rPr>
        <w:t xml:space="preserve">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3F4C83">
        <w:rPr>
          <w:sz w:val="24"/>
          <w:szCs w:val="24"/>
          <w:lang w:val="ru-RU"/>
        </w:rPr>
        <w:t>ИСИС</w:t>
      </w:r>
      <w:r w:rsidRPr="00F452D8">
        <w:rPr>
          <w:sz w:val="24"/>
          <w:szCs w:val="24"/>
          <w:lang w:val="ru-RU"/>
        </w:rPr>
        <w:t xml:space="preserve">, при условие, че увеличението в цената за абонаментно обслужване </w:t>
      </w:r>
      <w:r w:rsidR="00D47D23" w:rsidRPr="00EB098C">
        <w:rPr>
          <w:sz w:val="24"/>
          <w:szCs w:val="24"/>
          <w:lang w:val="ru-RU"/>
        </w:rPr>
        <w:t xml:space="preserve">съгласно чл. 7 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 xml:space="preserve">поразумението </w:t>
      </w:r>
      <w:r w:rsidRPr="00EB098C">
        <w:rPr>
          <w:sz w:val="24"/>
          <w:szCs w:val="24"/>
          <w:lang w:val="ru-RU"/>
        </w:rPr>
        <w:t xml:space="preserve">не води до надвишаване максималната стойност на договора за абонаментно обслужване съответно на </w:t>
      </w:r>
      <w:r w:rsidR="00E1378B">
        <w:rPr>
          <w:sz w:val="24"/>
          <w:szCs w:val="24"/>
          <w:lang w:val="ru-RU"/>
        </w:rPr>
        <w:t>Р</w:t>
      </w:r>
      <w:r w:rsidRPr="00007C5C">
        <w:rPr>
          <w:sz w:val="24"/>
          <w:szCs w:val="24"/>
          <w:lang w:val="ru-RU"/>
        </w:rPr>
        <w:t xml:space="preserve">амковото споразумение. </w:t>
      </w:r>
    </w:p>
    <w:p w:rsidR="00D47D23" w:rsidRPr="00B72F11" w:rsidRDefault="00ED67CE" w:rsidP="00416BD9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r w:rsidR="00D47D23" w:rsidRPr="00B72F11">
        <w:rPr>
          <w:sz w:val="24"/>
          <w:szCs w:val="24"/>
          <w:lang w:val="ru-RU"/>
        </w:rPr>
        <w:t>Увеличението в цената на абонаментното обслужване</w:t>
      </w:r>
      <w:r w:rsidR="00355C09" w:rsidRPr="00B72F11">
        <w:rPr>
          <w:sz w:val="24"/>
          <w:szCs w:val="24"/>
          <w:lang w:val="ru-RU"/>
        </w:rPr>
        <w:t>, в резултат на  извършените съгласно този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определя на годишна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</w:t>
      </w:r>
      <w:r w:rsidR="00FD28B0">
        <w:rPr>
          <w:sz w:val="24"/>
          <w:szCs w:val="24"/>
          <w:lang w:val="ru-RU"/>
        </w:rPr>
        <w:t xml:space="preserve">на </w:t>
      </w:r>
      <w:r w:rsidR="00D47D23" w:rsidRPr="00B72F11">
        <w:rPr>
          <w:sz w:val="24"/>
          <w:szCs w:val="24"/>
          <w:lang w:val="ru-RU"/>
        </w:rPr>
        <w:t xml:space="preserve">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стойността на съответната актуализация в лева, без ДДС. Това увеличение като процент се посочва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писменото искане на основание чл. 4 от споразумението, а окончателната сума, с която ще се увеличи цената на абонаментното обслужване се посочва в приемателно-предават</w:t>
      </w:r>
      <w:r w:rsidRPr="00B72F11">
        <w:rPr>
          <w:sz w:val="24"/>
          <w:szCs w:val="24"/>
          <w:lang w:val="ru-RU"/>
        </w:rPr>
        <w:t xml:space="preserve">елния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настоящия договор п</w:t>
      </w:r>
      <w:r w:rsidRPr="00B72F11">
        <w:rPr>
          <w:sz w:val="24"/>
          <w:szCs w:val="24"/>
          <w:lang w:val="ru-RU"/>
        </w:rPr>
        <w:t>ри спазване на следните</w:t>
      </w:r>
      <w:r w:rsidR="00D47D23" w:rsidRPr="00B72F11">
        <w:rPr>
          <w:sz w:val="24"/>
          <w:szCs w:val="24"/>
          <w:lang w:val="ru-RU"/>
        </w:rPr>
        <w:t xml:space="preserve"> стойности и условия</w:t>
      </w:r>
      <w:r w:rsidRPr="00B72F11">
        <w:rPr>
          <w:sz w:val="24"/>
          <w:szCs w:val="24"/>
          <w:lang w:val="ru-RU"/>
        </w:rPr>
        <w:t xml:space="preserve"> в зависимост от естеството на възложените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на </w:t>
      </w:r>
      <w:r w:rsidR="003F4C83">
        <w:rPr>
          <w:sz w:val="24"/>
          <w:szCs w:val="24"/>
          <w:lang w:val="ru-RU"/>
        </w:rPr>
        <w:t xml:space="preserve">ИСИС </w:t>
      </w:r>
      <w:r w:rsidRPr="00B72F11">
        <w:rPr>
          <w:sz w:val="24"/>
          <w:szCs w:val="24"/>
        </w:rPr>
        <w:t>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неизискващи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</w:t>
      </w:r>
      <w:r w:rsidR="002E0790">
        <w:rPr>
          <w:sz w:val="24"/>
          <w:szCs w:val="24"/>
          <w:lang w:val="ru-RU"/>
        </w:rPr>
        <w:t>Р</w:t>
      </w:r>
      <w:r w:rsidRPr="00B72F11">
        <w:rPr>
          <w:sz w:val="24"/>
          <w:szCs w:val="24"/>
        </w:rPr>
        <w:t xml:space="preserve">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алгоритми и/или архитектурата на </w:t>
      </w:r>
      <w:r w:rsidR="003F4C83">
        <w:rPr>
          <w:sz w:val="24"/>
          <w:szCs w:val="24"/>
          <w:lang w:val="ru-RU"/>
        </w:rPr>
        <w:t>ИСИС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</w:t>
      </w:r>
      <w:r w:rsidRPr="00B72F11">
        <w:rPr>
          <w:sz w:val="24"/>
          <w:szCs w:val="24"/>
        </w:rPr>
        <w:lastRenderedPageBreak/>
        <w:t xml:space="preserve">на автентикация,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>но предлагащи изцяло нова функционалност, несъществувала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.</w:t>
      </w:r>
    </w:p>
    <w:p w:rsidR="00F01691" w:rsidRPr="00B72F11" w:rsidRDefault="00F01691" w:rsidP="00416BD9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 за всеки ден забава, но не повече от 10 % (десет на сто) </w:t>
      </w:r>
      <w:r w:rsidR="00020AB8">
        <w:rPr>
          <w:sz w:val="24"/>
          <w:szCs w:val="24"/>
        </w:rPr>
        <w:t xml:space="preserve">от </w:t>
      </w:r>
      <w:r w:rsidR="00D47D23" w:rsidRPr="002555CA">
        <w:rPr>
          <w:sz w:val="24"/>
          <w:szCs w:val="24"/>
        </w:rPr>
        <w:t xml:space="preserve">тази </w:t>
      </w:r>
      <w:r w:rsidR="00020AB8">
        <w:rPr>
          <w:sz w:val="24"/>
          <w:szCs w:val="24"/>
        </w:rPr>
        <w:t xml:space="preserve">стойност </w:t>
      </w:r>
      <w:r w:rsidR="00D47D23" w:rsidRPr="002555CA">
        <w:rPr>
          <w:sz w:val="24"/>
          <w:szCs w:val="24"/>
        </w:rPr>
        <w:t>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Приложение № </w:t>
      </w:r>
      <w:r w:rsidR="007076D5">
        <w:rPr>
          <w:sz w:val="24"/>
          <w:szCs w:val="24"/>
        </w:rPr>
        <w:t>1</w:t>
      </w:r>
      <w:r w:rsidR="00FC692B">
        <w:rPr>
          <w:sz w:val="24"/>
          <w:szCs w:val="24"/>
        </w:rPr>
        <w:t xml:space="preserve"> </w:t>
      </w:r>
      <w:r w:rsidR="00F32A25">
        <w:rPr>
          <w:sz w:val="24"/>
          <w:szCs w:val="24"/>
        </w:rPr>
        <w:t xml:space="preserve">и Приложение № </w:t>
      </w:r>
      <w:r w:rsidR="00FC692B">
        <w:rPr>
          <w:sz w:val="24"/>
          <w:szCs w:val="24"/>
        </w:rPr>
        <w:t>1.4</w:t>
      </w:r>
      <w:r w:rsidR="00EF4754">
        <w:rPr>
          <w:sz w:val="24"/>
          <w:szCs w:val="24"/>
        </w:rPr>
        <w:t xml:space="preserve"> от 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Pr="008F40DB">
        <w:rPr>
          <w:sz w:val="24"/>
          <w:szCs w:val="24"/>
        </w:rPr>
        <w:t xml:space="preserve"> към настоящия договор или</w:t>
      </w:r>
    </w:p>
    <w:p w:rsidR="00D47D23" w:rsidRPr="00D24CEF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</w:t>
      </w:r>
      <w:r w:rsidR="00E1378B">
        <w:rPr>
          <w:sz w:val="24"/>
          <w:szCs w:val="24"/>
        </w:rPr>
        <w:t>Р</w:t>
      </w:r>
      <w:r w:rsidRPr="008F40DB">
        <w:rPr>
          <w:sz w:val="24"/>
          <w:szCs w:val="24"/>
        </w:rPr>
        <w:t>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9E1B00" w:rsidRDefault="009E1B00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416BD9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</w:t>
      </w:r>
      <w:r w:rsidR="00E1378B">
        <w:rPr>
          <w:sz w:val="24"/>
          <w:szCs w:val="24"/>
        </w:rPr>
        <w:t>Р</w:t>
      </w:r>
      <w:r w:rsidRPr="000D03F0">
        <w:rPr>
          <w:sz w:val="24"/>
          <w:szCs w:val="24"/>
        </w:rPr>
        <w:t>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416BD9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416BD9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416BD9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3F4C83">
        <w:rPr>
          <w:sz w:val="24"/>
          <w:szCs w:val="24"/>
          <w:lang w:val="ru-RU"/>
        </w:rPr>
        <w:t>ИСИС</w:t>
      </w:r>
      <w:r w:rsidR="00F427BD" w:rsidRPr="008F40DB">
        <w:rPr>
          <w:sz w:val="24"/>
          <w:szCs w:val="24"/>
        </w:rPr>
        <w:t xml:space="preserve"> въз основа на същото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споразумение. </w:t>
      </w:r>
    </w:p>
    <w:p w:rsidR="00F427BD" w:rsidRPr="008F40DB" w:rsidRDefault="001F4D25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3659CB">
      <w:pPr>
        <w:pStyle w:val="ListParagraph"/>
        <w:numPr>
          <w:ilvl w:val="0"/>
          <w:numId w:val="33"/>
        </w:numPr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196135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416BD9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10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11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оговора, и заплаща възнаграждение за тази част на </w:t>
      </w:r>
      <w:r w:rsidRPr="00CF34CD">
        <w:rPr>
          <w:i/>
          <w:sz w:val="24"/>
          <w:szCs w:val="24"/>
        </w:rPr>
        <w:lastRenderedPageBreak/>
        <w:t>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416BD9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</w:t>
      </w:r>
      <w:r w:rsidR="00E1378B">
        <w:rPr>
          <w:sz w:val="24"/>
          <w:szCs w:val="24"/>
        </w:rPr>
        <w:t>Р</w:t>
      </w:r>
      <w:r w:rsidR="006D7E36" w:rsidRPr="008F40DB">
        <w:rPr>
          <w:sz w:val="24"/>
          <w:szCs w:val="24"/>
        </w:rPr>
        <w:t>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3659CB" w:rsidRPr="00196135" w:rsidRDefault="003659CB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6D7E36" w:rsidRPr="0029212B" w:rsidRDefault="006D7E36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lastRenderedPageBreak/>
        <w:t>Авторски права</w:t>
      </w:r>
    </w:p>
    <w:p w:rsidR="006D7E36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CC0F1F" w:rsidRDefault="00CC0F1F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416BD9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lastRenderedPageBreak/>
        <w:t>Конфиденциалност</w:t>
      </w:r>
    </w:p>
    <w:p w:rsidR="00F427BD" w:rsidRPr="00EB098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416BD9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</w:t>
      </w:r>
      <w:r w:rsidRPr="001B078A">
        <w:rPr>
          <w:bCs/>
          <w:kern w:val="32"/>
          <w:sz w:val="24"/>
          <w:szCs w:val="24"/>
          <w:lang w:eastAsia="en-US"/>
        </w:rPr>
        <w:lastRenderedPageBreak/>
        <w:t>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1" w:name="_DV_M169"/>
      <w:bookmarkStart w:id="2" w:name="_DV_M170"/>
      <w:bookmarkEnd w:id="1"/>
      <w:bookmarkEnd w:id="2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F427BD" w:rsidRPr="007E0278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F427BD" w:rsidRPr="008F40DB" w:rsidRDefault="00F427BD" w:rsidP="007571BE">
      <w:pPr>
        <w:keepNext/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7571BE">
      <w:pPr>
        <w:keepNext/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</w:t>
      </w:r>
      <w:r w:rsidRPr="008F40DB">
        <w:rPr>
          <w:noProof/>
          <w:sz w:val="24"/>
          <w:szCs w:val="24"/>
          <w:lang w:eastAsia="en-GB"/>
        </w:rPr>
        <w:lastRenderedPageBreak/>
        <w:t xml:space="preserve">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416BD9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846355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416BD9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3. датата на доставка, отбелязана върху куриерската разписка – при изпращане по </w:t>
      </w:r>
      <w:r w:rsidRPr="008F40DB">
        <w:rPr>
          <w:noProof/>
          <w:sz w:val="24"/>
          <w:szCs w:val="24"/>
          <w:lang w:eastAsia="en-GB"/>
        </w:rPr>
        <w:lastRenderedPageBreak/>
        <w:t>куриер;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F427BD" w:rsidRPr="00AF16AC" w:rsidRDefault="00F427BD" w:rsidP="00416BD9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3F4C83" w:rsidRPr="003F4C83" w:rsidRDefault="003F4C83" w:rsidP="00416BD9">
      <w:pPr>
        <w:spacing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1.1. „Описание на Интегрираната статистическа информационна система в БНБ“</w:t>
      </w:r>
      <w:r>
        <w:rPr>
          <w:rFonts w:eastAsia="Calibri"/>
          <w:sz w:val="24"/>
          <w:szCs w:val="24"/>
          <w:lang w:eastAsia="en-US"/>
        </w:rPr>
        <w:t xml:space="preserve"> – Приложение № 1.1.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lastRenderedPageBreak/>
        <w:t>1.2</w:t>
      </w:r>
      <w:r w:rsidRPr="003F4C83">
        <w:rPr>
          <w:rFonts w:eastAsia="Calibri"/>
          <w:i/>
          <w:sz w:val="24"/>
          <w:szCs w:val="24"/>
          <w:lang w:eastAsia="en-US"/>
        </w:rPr>
        <w:t xml:space="preserve">. </w:t>
      </w:r>
      <w:r w:rsidRPr="003F4C83">
        <w:rPr>
          <w:rFonts w:eastAsia="Calibri"/>
          <w:sz w:val="24"/>
          <w:szCs w:val="24"/>
          <w:lang w:eastAsia="en-US"/>
        </w:rPr>
        <w:t>„Обхват, изисквания и условия за абонаментно обслужване на ИСИС“</w:t>
      </w:r>
      <w:r>
        <w:rPr>
          <w:rFonts w:eastAsia="Calibri"/>
          <w:sz w:val="24"/>
          <w:szCs w:val="24"/>
          <w:lang w:eastAsia="en-US"/>
        </w:rPr>
        <w:t xml:space="preserve"> – Приложение № 1.2.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</w:t>
      </w:r>
      <w:r>
        <w:rPr>
          <w:rFonts w:eastAsia="Calibri"/>
          <w:sz w:val="24"/>
          <w:szCs w:val="24"/>
          <w:lang w:eastAsia="en-US"/>
        </w:rPr>
        <w:t xml:space="preserve"> – Приложение № 1.3. </w:t>
      </w:r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t>2</w:t>
      </w:r>
      <w:r>
        <w:rPr>
          <w:lang w:val="bg-BG"/>
        </w:rPr>
        <w:t xml:space="preserve">. </w:t>
      </w:r>
      <w:r w:rsidR="000A3BDA" w:rsidRPr="00F32A25">
        <w:t xml:space="preserve">Писмено искане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предоставени чрез писменото искане по чл. 4 от </w:t>
      </w:r>
      <w:r w:rsidR="002659D2">
        <w:rPr>
          <w:lang w:val="bg-BG"/>
        </w:rPr>
        <w:t>Р</w:t>
      </w:r>
      <w:r w:rsidR="000A3BDA" w:rsidRPr="00F32A25">
        <w:t>амковото споразумение</w:t>
      </w:r>
      <w:del w:id="3" w:author="User" w:date="2019-07-31T15:51:00Z">
        <w:r w:rsidR="000A3BDA" w:rsidRPr="00F32A25" w:rsidDel="00CC0F1F">
          <w:delText>то</w:delText>
        </w:r>
      </w:del>
      <w:bookmarkStart w:id="4" w:name="_GoBack"/>
      <w:bookmarkEnd w:id="4"/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t>3.</w:t>
      </w:r>
      <w:r>
        <w:rPr>
          <w:lang w:val="bg-BG"/>
        </w:rPr>
        <w:t xml:space="preserve"> </w:t>
      </w:r>
      <w:r w:rsidR="00F427BD" w:rsidRPr="00F32A25">
        <w:t xml:space="preserve">Ценово предложение на </w:t>
      </w:r>
      <w:r w:rsidR="00F427BD" w:rsidRPr="00143439">
        <w:rPr>
          <w:b/>
        </w:rPr>
        <w:t>ИЗПЪЛНИТЕЛЯ</w:t>
      </w:r>
      <w:r w:rsidR="00F427BD" w:rsidRPr="00F32A25">
        <w:t>.</w:t>
      </w:r>
    </w:p>
    <w:p w:rsidR="00F32A25" w:rsidRPr="00F32A25" w:rsidRDefault="003F4C83" w:rsidP="003659CB">
      <w:pPr>
        <w:pStyle w:val="ListParagraph"/>
      </w:pPr>
      <w:r w:rsidRPr="00196135">
        <w:rPr>
          <w:b/>
          <w:lang w:val="bg-BG"/>
        </w:rPr>
        <w:t>4.</w:t>
      </w:r>
      <w:r>
        <w:rPr>
          <w:lang w:val="bg-BG"/>
        </w:rPr>
        <w:t xml:space="preserve"> </w:t>
      </w:r>
      <w:r w:rsidR="00F427BD" w:rsidRPr="00F32A25">
        <w:t xml:space="preserve">Техническо предложение на </w:t>
      </w:r>
      <w:r w:rsidR="00F427BD"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3F4C83" w:rsidP="003659CB">
      <w:pPr>
        <w:pStyle w:val="ListParagraph"/>
      </w:pPr>
      <w:r w:rsidRPr="00196135">
        <w:rPr>
          <w:b/>
          <w:lang w:val="bg-BG"/>
        </w:rPr>
        <w:t>5.</w:t>
      </w:r>
      <w:r>
        <w:rPr>
          <w:lang w:val="bg-BG"/>
        </w:rPr>
        <w:t xml:space="preserve"> </w:t>
      </w:r>
      <w:r w:rsidR="00E2154E" w:rsidRPr="00F32A25">
        <w:t>Списък на персонала, който ще изпълнява поръчката.</w:t>
      </w:r>
    </w:p>
    <w:p w:rsidR="002F4E7C" w:rsidRDefault="002F4E7C" w:rsidP="00CF3138">
      <w:pPr>
        <w:overflowPunct w:val="0"/>
        <w:spacing w:line="360" w:lineRule="auto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416BD9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</w:t>
      </w:r>
      <w:r w:rsidR="00196135">
        <w:rPr>
          <w:b/>
          <w:bCs/>
          <w:sz w:val="24"/>
          <w:szCs w:val="24"/>
        </w:rPr>
        <w:t>ТА</w:t>
      </w:r>
      <w:r w:rsidRPr="00DB4E3F">
        <w:rPr>
          <w:b/>
          <w:bCs/>
          <w:sz w:val="24"/>
          <w:szCs w:val="24"/>
        </w:rPr>
        <w:t xml:space="preserve">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1F1C5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416BD9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7571BE">
      <w:headerReference w:type="default" r:id="rId11"/>
      <w:footerReference w:type="even" r:id="rId12"/>
      <w:footerReference w:type="default" r:id="rId13"/>
      <w:pgSz w:w="11906" w:h="16838"/>
      <w:pgMar w:top="1258" w:right="849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59A" w:rsidRDefault="0065259A">
      <w:r>
        <w:separator/>
      </w:r>
    </w:p>
  </w:endnote>
  <w:endnote w:type="continuationSeparator" w:id="0">
    <w:p w:rsidR="0065259A" w:rsidRDefault="0065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CC0F1F">
      <w:rPr>
        <w:rStyle w:val="PageNumber"/>
        <w:noProof/>
        <w:sz w:val="22"/>
        <w:szCs w:val="22"/>
      </w:rPr>
      <w:t>22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59A" w:rsidRDefault="0065259A">
      <w:r>
        <w:separator/>
      </w:r>
    </w:p>
  </w:footnote>
  <w:footnote w:type="continuationSeparator" w:id="0">
    <w:p w:rsidR="0065259A" w:rsidRDefault="0065259A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F07A62"/>
    <w:multiLevelType w:val="multilevel"/>
    <w:tmpl w:val="1F3EFDD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691A5011"/>
    <w:multiLevelType w:val="multilevel"/>
    <w:tmpl w:val="10D4DEEC"/>
    <w:lvl w:ilvl="0">
      <w:start w:val="1"/>
      <w:numFmt w:val="decimal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6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4"/>
  </w:num>
  <w:num w:numId="31">
    <w:abstractNumId w:val="38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3"/>
  </w:num>
  <w:num w:numId="38">
    <w:abstractNumId w:val="31"/>
  </w:num>
  <w:num w:numId="39">
    <w:abstractNumId w:val="2"/>
  </w:num>
  <w:num w:numId="40">
    <w:abstractNumId w:val="27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AB8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6F1E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14B83"/>
    <w:rsid w:val="00123654"/>
    <w:rsid w:val="001303CF"/>
    <w:rsid w:val="0013569C"/>
    <w:rsid w:val="001356CE"/>
    <w:rsid w:val="00135C22"/>
    <w:rsid w:val="001375A8"/>
    <w:rsid w:val="0014009F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13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B778D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659D2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9CB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1D09"/>
    <w:rsid w:val="003E2078"/>
    <w:rsid w:val="003E24B4"/>
    <w:rsid w:val="003E44EA"/>
    <w:rsid w:val="003E4FD8"/>
    <w:rsid w:val="003E6878"/>
    <w:rsid w:val="003F2503"/>
    <w:rsid w:val="003F37E3"/>
    <w:rsid w:val="003F4C83"/>
    <w:rsid w:val="003F77AD"/>
    <w:rsid w:val="004008CD"/>
    <w:rsid w:val="00401F6E"/>
    <w:rsid w:val="00405BD7"/>
    <w:rsid w:val="00405CD3"/>
    <w:rsid w:val="00410B9B"/>
    <w:rsid w:val="00411486"/>
    <w:rsid w:val="00416BD9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3EB1"/>
    <w:rsid w:val="006147D9"/>
    <w:rsid w:val="00615424"/>
    <w:rsid w:val="006170FE"/>
    <w:rsid w:val="00620D6D"/>
    <w:rsid w:val="00625C76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259A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32AB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1BE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2F1C"/>
    <w:rsid w:val="007A33B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355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0401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3C6"/>
    <w:rsid w:val="009716B9"/>
    <w:rsid w:val="0097279C"/>
    <w:rsid w:val="00973E42"/>
    <w:rsid w:val="0097628E"/>
    <w:rsid w:val="00976466"/>
    <w:rsid w:val="00980167"/>
    <w:rsid w:val="00982250"/>
    <w:rsid w:val="009835D2"/>
    <w:rsid w:val="009840D1"/>
    <w:rsid w:val="009972EC"/>
    <w:rsid w:val="0099786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E1B00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54FC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2D9E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CCD"/>
    <w:rsid w:val="00B425FB"/>
    <w:rsid w:val="00B46A7B"/>
    <w:rsid w:val="00B5077E"/>
    <w:rsid w:val="00B51270"/>
    <w:rsid w:val="00B52A0B"/>
    <w:rsid w:val="00B52D52"/>
    <w:rsid w:val="00B54916"/>
    <w:rsid w:val="00B64DE5"/>
    <w:rsid w:val="00B67BAA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0F1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138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05A"/>
    <w:rsid w:val="00DE1257"/>
    <w:rsid w:val="00DE28D1"/>
    <w:rsid w:val="00DF228C"/>
    <w:rsid w:val="00DF3EDB"/>
    <w:rsid w:val="00DF49B3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378B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44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EF786D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92B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3659CB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567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3659CB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567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B314-0B87-4E53-9B1E-BFE83019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6953</Words>
  <Characters>40199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47058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User</cp:lastModifiedBy>
  <cp:revision>4</cp:revision>
  <cp:lastPrinted>2019-01-29T13:01:00Z</cp:lastPrinted>
  <dcterms:created xsi:type="dcterms:W3CDTF">2019-07-31T12:49:00Z</dcterms:created>
  <dcterms:modified xsi:type="dcterms:W3CDTF">2019-07-31T12:51:00Z</dcterms:modified>
</cp:coreProperties>
</file>